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bookmarkStart w:id="0" w:name="_GoBack"/>
            <w:bookmarkEnd w:id="0"/>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BC123C"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8E4E18">
              <w:rPr>
                <w:rFonts w:ascii="inherit" w:eastAsia="Times New Roman" w:hAnsi="inherit" w:cs="Times New Roman"/>
                <w:sz w:val="24"/>
                <w:szCs w:val="24"/>
                <w:lang w:eastAsia="en-GB"/>
              </w:rPr>
              <w:t>should be regarded</w:t>
            </w:r>
            <w:proofErr w:type="gramEnd"/>
            <w:r w:rsidRPr="008E4E18">
              <w:rPr>
                <w:rFonts w:ascii="inherit" w:eastAsia="Times New Roman" w:hAnsi="inherit" w:cs="Times New Roman"/>
                <w:sz w:val="24"/>
                <w:szCs w:val="24"/>
                <w:lang w:eastAsia="en-GB"/>
              </w:rPr>
              <w:t xml:space="preserve">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Different synchronous electricity systems in the Union have different </w:t>
            </w:r>
            <w:proofErr w:type="gramStart"/>
            <w:r w:rsidRPr="008E4E18">
              <w:rPr>
                <w:rFonts w:ascii="inherit" w:eastAsia="Times New Roman" w:hAnsi="inherit" w:cs="Times New Roman"/>
                <w:sz w:val="24"/>
                <w:szCs w:val="24"/>
                <w:lang w:eastAsia="en-GB"/>
              </w:rPr>
              <w:t>characteristics which</w:t>
            </w:r>
            <w:proofErr w:type="gramEnd"/>
            <w:r w:rsidRPr="008E4E18">
              <w:rPr>
                <w:rFonts w:ascii="inherit" w:eastAsia="Times New Roman" w:hAnsi="inherit" w:cs="Times New Roman"/>
                <w:sz w:val="24"/>
                <w:szCs w:val="24"/>
                <w:lang w:eastAsia="en-GB"/>
              </w:rPr>
              <w:t xml:space="preserve">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w:t>
            </w:r>
            <w:proofErr w:type="gramStart"/>
            <w:r w:rsidRPr="008E4E18">
              <w:rPr>
                <w:rFonts w:ascii="inherit" w:eastAsia="Times New Roman" w:hAnsi="inherit" w:cs="Times New Roman"/>
                <w:sz w:val="24"/>
                <w:szCs w:val="24"/>
                <w:lang w:eastAsia="en-GB"/>
              </w:rPr>
              <w:t>should be based</w:t>
            </w:r>
            <w:proofErr w:type="gramEnd"/>
            <w:r w:rsidRPr="008E4E18">
              <w:rPr>
                <w:rFonts w:ascii="inherit" w:eastAsia="Times New Roman" w:hAnsi="inherit" w:cs="Times New Roman"/>
                <w:sz w:val="24"/>
                <w:szCs w:val="24"/>
                <w:lang w:eastAsia="en-GB"/>
              </w:rPr>
              <w:t xml:space="preserve">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administrative burdens and costs associated with providing demand response </w:t>
            </w:r>
            <w:proofErr w:type="gramStart"/>
            <w:r w:rsidRPr="008E4E18">
              <w:rPr>
                <w:rFonts w:ascii="inherit" w:eastAsia="Times New Roman" w:hAnsi="inherit" w:cs="Times New Roman"/>
                <w:sz w:val="24"/>
                <w:szCs w:val="24"/>
                <w:lang w:eastAsia="en-GB"/>
              </w:rPr>
              <w:t>should be kept</w:t>
            </w:r>
            <w:proofErr w:type="gramEnd"/>
            <w:r w:rsidRPr="008E4E18">
              <w:rPr>
                <w:rFonts w:ascii="inherit" w:eastAsia="Times New Roman" w:hAnsi="inherit" w:cs="Times New Roman"/>
                <w:sz w:val="24"/>
                <w:szCs w:val="24"/>
                <w:lang w:eastAsia="en-GB"/>
              </w:rPr>
              <w:t xml:space="preserve">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8E4E18">
              <w:rPr>
                <w:rFonts w:ascii="inherit" w:eastAsia="Times New Roman" w:hAnsi="inherit" w:cs="Times New Roman"/>
                <w:sz w:val="24"/>
                <w:szCs w:val="24"/>
                <w:lang w:eastAsia="en-GB"/>
              </w:rPr>
              <w:t>should be taken</w:t>
            </w:r>
            <w:proofErr w:type="gramEnd"/>
            <w:r w:rsidRPr="008E4E18">
              <w:rPr>
                <w:rFonts w:ascii="inherit" w:eastAsia="Times New Roman" w:hAnsi="inherit" w:cs="Times New Roman"/>
                <w:sz w:val="24"/>
                <w:szCs w:val="24"/>
                <w:lang w:eastAsia="en-GB"/>
              </w:rPr>
              <w:t xml:space="preserve">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This Regulation has been adopted </w:t>
            </w:r>
            <w:proofErr w:type="gramStart"/>
            <w:r w:rsidRPr="008E4E18">
              <w:rPr>
                <w:rFonts w:ascii="inherit" w:eastAsia="Times New Roman" w:hAnsi="inherit" w:cs="Times New Roman"/>
                <w:sz w:val="24"/>
                <w:szCs w:val="24"/>
                <w:lang w:eastAsia="en-GB"/>
              </w:rPr>
              <w:t>on the basis of</w:t>
            </w:r>
            <w:proofErr w:type="gramEnd"/>
            <w:r w:rsidRPr="008E4E18">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roofErr w:type="gramEnd"/>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3F8C5FCA" w:rsidR="008E4E18" w:rsidRDefault="008E4E18" w:rsidP="008E4E18">
      <w:pPr>
        <w:shd w:val="clear" w:color="auto" w:fill="FFFFFF"/>
        <w:spacing w:before="120" w:after="0" w:line="240" w:lineRule="auto"/>
        <w:jc w:val="both"/>
        <w:rPr>
          <w:ins w:id="1"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0743A0F4" w14:textId="62527D29" w:rsidR="00496286" w:rsidRPr="008E4E18" w:rsidRDefault="00496286"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ins w:id="2" w:author="Author">
        <w:r w:rsidRPr="00A710E2">
          <w:rPr>
            <w:rFonts w:ascii="Arial" w:hAnsi="Arial" w:cs="Arial"/>
          </w:rPr>
          <w:t>(c) demand facilities that part of other frequencies than 50 Hz and DC-current (e. g. 16.7 Hz power supply systems) that not connected on the synchronous area (e. g. static converter stations</w:t>
        </w:r>
      </w:ins>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For that </w:t>
      </w:r>
      <w:proofErr w:type="gramStart"/>
      <w:r w:rsidRPr="008E4E18">
        <w:rPr>
          <w:rFonts w:ascii="inherit" w:eastAsia="Times New Roman" w:hAnsi="inherit" w:cs="Times New Roman"/>
          <w:color w:val="000000"/>
          <w:sz w:val="24"/>
          <w:szCs w:val="24"/>
          <w:lang w:eastAsia="en-GB"/>
        </w:rPr>
        <w:t>purpose</w:t>
      </w:r>
      <w:proofErr w:type="gramEnd"/>
      <w:r w:rsidRPr="008E4E18">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efficient and proportionate </w:t>
      </w:r>
      <w:proofErr w:type="gramStart"/>
      <w:r w:rsidRPr="008E4E18">
        <w:rPr>
          <w:rFonts w:ascii="inherit" w:eastAsia="Times New Roman" w:hAnsi="inherit" w:cs="Times New Roman"/>
          <w:color w:val="000000"/>
          <w:sz w:val="24"/>
          <w:szCs w:val="24"/>
          <w:lang w:eastAsia="en-GB"/>
        </w:rPr>
        <w:t>shall be recovered</w:t>
      </w:r>
      <w:proofErr w:type="gramEnd"/>
      <w:r w:rsidRPr="008E4E18">
        <w:rPr>
          <w:rFonts w:ascii="inherit" w:eastAsia="Times New Roman" w:hAnsi="inherit" w:cs="Times New Roman"/>
          <w:color w:val="000000"/>
          <w:sz w:val="24"/>
          <w:szCs w:val="24"/>
          <w:lang w:eastAsia="en-GB"/>
        </w:rPr>
        <w:t xml:space="preserve">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1DD731EA" w:rsidR="008E4E18" w:rsidRPr="008E4E18" w:rsidDel="00496286" w:rsidRDefault="008E4E18" w:rsidP="008E4E18">
      <w:pPr>
        <w:shd w:val="clear" w:color="auto" w:fill="FFFFFF"/>
        <w:spacing w:before="360" w:after="120" w:line="240" w:lineRule="auto"/>
        <w:jc w:val="center"/>
        <w:rPr>
          <w:del w:id="3" w:author="Author"/>
          <w:rFonts w:ascii="inherit" w:eastAsia="Times New Roman" w:hAnsi="inherit" w:cs="Times New Roman"/>
          <w:i/>
          <w:iCs/>
          <w:color w:val="000000"/>
          <w:sz w:val="24"/>
          <w:szCs w:val="24"/>
          <w:lang w:eastAsia="en-GB"/>
        </w:rPr>
      </w:pPr>
      <w:del w:id="4" w:author="Author">
        <w:r w:rsidRPr="008E4E18" w:rsidDel="00496286">
          <w:rPr>
            <w:rFonts w:ascii="inherit" w:eastAsia="Times New Roman" w:hAnsi="inherit" w:cs="Times New Roman"/>
            <w:i/>
            <w:iCs/>
            <w:color w:val="000000"/>
            <w:sz w:val="24"/>
            <w:szCs w:val="24"/>
            <w:lang w:eastAsia="en-GB"/>
          </w:rPr>
          <w:delText>Article 14</w:delText>
        </w:r>
      </w:del>
    </w:p>
    <w:p w14:paraId="064368EB" w14:textId="6F88CA25" w:rsidR="008E4E18" w:rsidRPr="008E4E18" w:rsidDel="00496286" w:rsidRDefault="008E4E18" w:rsidP="008E4E18">
      <w:pPr>
        <w:shd w:val="clear" w:color="auto" w:fill="FFFFFF"/>
        <w:spacing w:before="60" w:after="120" w:line="240" w:lineRule="auto"/>
        <w:jc w:val="center"/>
        <w:rPr>
          <w:del w:id="5" w:author="Author"/>
          <w:rFonts w:ascii="inherit" w:eastAsia="Times New Roman" w:hAnsi="inherit" w:cs="Times New Roman"/>
          <w:b/>
          <w:bCs/>
          <w:color w:val="000000"/>
          <w:sz w:val="24"/>
          <w:szCs w:val="24"/>
          <w:lang w:eastAsia="en-GB"/>
        </w:rPr>
      </w:pPr>
      <w:del w:id="6" w:author="Author">
        <w:r w:rsidRPr="008E4E18" w:rsidDel="00496286">
          <w:rPr>
            <w:rFonts w:ascii="inherit" w:eastAsia="Times New Roman" w:hAnsi="inherit" w:cs="Times New Roman"/>
            <w:b/>
            <w:bCs/>
            <w:color w:val="000000"/>
            <w:sz w:val="24"/>
            <w:szCs w:val="24"/>
            <w:lang w:eastAsia="en-GB"/>
          </w:rPr>
          <w:delText>Short-circuit requirements</w:delText>
        </w:r>
      </w:del>
    </w:p>
    <w:p w14:paraId="631CC37B" w14:textId="58971A2F" w:rsidR="008E4E18" w:rsidRPr="008E4E18" w:rsidDel="00496286" w:rsidRDefault="008E4E18" w:rsidP="008E4E18">
      <w:pPr>
        <w:shd w:val="clear" w:color="auto" w:fill="FFFFFF"/>
        <w:spacing w:before="120" w:after="0" w:line="240" w:lineRule="auto"/>
        <w:jc w:val="both"/>
        <w:rPr>
          <w:del w:id="7" w:author="Author"/>
          <w:rFonts w:ascii="inherit" w:eastAsia="Times New Roman" w:hAnsi="inherit" w:cs="Times New Roman"/>
          <w:color w:val="000000"/>
          <w:sz w:val="24"/>
          <w:szCs w:val="24"/>
          <w:lang w:eastAsia="en-GB"/>
        </w:rPr>
      </w:pPr>
      <w:del w:id="8" w:author="Author">
        <w:r w:rsidRPr="008E4E18" w:rsidDel="00496286">
          <w:rPr>
            <w:rFonts w:ascii="inherit" w:eastAsia="Times New Roman" w:hAnsi="inherit" w:cs="Times New Roman"/>
            <w:color w:val="000000"/>
            <w:sz w:val="24"/>
            <w:szCs w:val="24"/>
            <w:lang w:eastAsia="en-GB"/>
          </w:rPr>
          <w:delTex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delText>
        </w:r>
      </w:del>
    </w:p>
    <w:p w14:paraId="618423CB" w14:textId="75E6EE59" w:rsidR="008E4E18" w:rsidRPr="008E4E18" w:rsidDel="00496286" w:rsidRDefault="008E4E18" w:rsidP="008E4E18">
      <w:pPr>
        <w:shd w:val="clear" w:color="auto" w:fill="FFFFFF"/>
        <w:spacing w:before="120" w:after="0" w:line="240" w:lineRule="auto"/>
        <w:jc w:val="both"/>
        <w:rPr>
          <w:del w:id="9" w:author="Author"/>
          <w:rFonts w:ascii="inherit" w:eastAsia="Times New Roman" w:hAnsi="inherit" w:cs="Times New Roman"/>
          <w:color w:val="000000"/>
          <w:sz w:val="24"/>
          <w:szCs w:val="24"/>
          <w:lang w:eastAsia="en-GB"/>
        </w:rPr>
      </w:pPr>
      <w:del w:id="10" w:author="Author">
        <w:r w:rsidRPr="008E4E18" w:rsidDel="00496286">
          <w:rPr>
            <w:rFonts w:ascii="inherit" w:eastAsia="Times New Roman" w:hAnsi="inherit" w:cs="Times New Roman"/>
            <w:color w:val="000000"/>
            <w:sz w:val="24"/>
            <w:szCs w:val="24"/>
            <w:lang w:eastAsia="en-GB"/>
          </w:rPr>
          <w:delText>2.   The relevant TSO shall deliver to the transmission-connected demand facility owner or the transmission-connected distribution system operator an estimate of the minimum and maximum short-circuit currents to be expected at the connection point as an equivalent of the network.</w:delText>
        </w:r>
      </w:del>
    </w:p>
    <w:p w14:paraId="255E01FB" w14:textId="1473A2C7" w:rsidR="008E4E18" w:rsidRPr="008E4E18" w:rsidDel="00496286" w:rsidRDefault="008E4E18" w:rsidP="008E4E18">
      <w:pPr>
        <w:shd w:val="clear" w:color="auto" w:fill="FFFFFF"/>
        <w:spacing w:before="120" w:after="0" w:line="240" w:lineRule="auto"/>
        <w:jc w:val="both"/>
        <w:rPr>
          <w:del w:id="11" w:author="Author"/>
          <w:rFonts w:ascii="inherit" w:eastAsia="Times New Roman" w:hAnsi="inherit" w:cs="Times New Roman"/>
          <w:color w:val="000000"/>
          <w:sz w:val="24"/>
          <w:szCs w:val="24"/>
          <w:lang w:eastAsia="en-GB"/>
        </w:rPr>
      </w:pPr>
      <w:del w:id="12" w:author="Author">
        <w:r w:rsidRPr="008E4E18" w:rsidDel="00496286">
          <w:rPr>
            <w:rFonts w:ascii="inherit" w:eastAsia="Times New Roman" w:hAnsi="inherit" w:cs="Times New Roman"/>
            <w:color w:val="000000"/>
            <w:sz w:val="24"/>
            <w:szCs w:val="24"/>
            <w:lang w:eastAsia="en-GB"/>
          </w:rPr>
          <w:delTex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delText>
        </w:r>
      </w:del>
    </w:p>
    <w:p w14:paraId="227ECEDB" w14:textId="4117F7A0" w:rsidR="008E4E18" w:rsidRPr="008E4E18" w:rsidDel="00496286" w:rsidRDefault="008E4E18" w:rsidP="008E4E18">
      <w:pPr>
        <w:shd w:val="clear" w:color="auto" w:fill="FFFFFF"/>
        <w:spacing w:before="120" w:after="0" w:line="240" w:lineRule="auto"/>
        <w:jc w:val="both"/>
        <w:rPr>
          <w:del w:id="13" w:author="Author"/>
          <w:rFonts w:ascii="inherit" w:eastAsia="Times New Roman" w:hAnsi="inherit" w:cs="Times New Roman"/>
          <w:color w:val="000000"/>
          <w:sz w:val="24"/>
          <w:szCs w:val="24"/>
          <w:lang w:eastAsia="en-GB"/>
        </w:rPr>
      </w:pPr>
      <w:del w:id="14" w:author="Author">
        <w:r w:rsidRPr="008E4E18" w:rsidDel="00496286">
          <w:rPr>
            <w:rFonts w:ascii="inherit" w:eastAsia="Times New Roman" w:hAnsi="inherit" w:cs="Times New Roman"/>
            <w:color w:val="000000"/>
            <w:sz w:val="24"/>
            <w:szCs w:val="24"/>
            <w:lang w:eastAsia="en-GB"/>
          </w:rPr>
          <w:delText>4.   The threshold set in paragraph 3 shall either be specified by the transmission-connected demand facility owner for its facility, or by the transmission-connected distribution system operator for its network.</w:delText>
        </w:r>
      </w:del>
    </w:p>
    <w:p w14:paraId="75D264C6" w14:textId="1B289F97" w:rsidR="008E4E18" w:rsidRPr="008E4E18" w:rsidDel="00496286" w:rsidRDefault="008E4E18" w:rsidP="008E4E18">
      <w:pPr>
        <w:shd w:val="clear" w:color="auto" w:fill="FFFFFF"/>
        <w:spacing w:before="120" w:after="0" w:line="240" w:lineRule="auto"/>
        <w:jc w:val="both"/>
        <w:rPr>
          <w:del w:id="15" w:author="Author"/>
          <w:rFonts w:ascii="inherit" w:eastAsia="Times New Roman" w:hAnsi="inherit" w:cs="Times New Roman"/>
          <w:color w:val="000000"/>
          <w:sz w:val="24"/>
          <w:szCs w:val="24"/>
          <w:lang w:eastAsia="en-GB"/>
        </w:rPr>
      </w:pPr>
      <w:del w:id="16" w:author="Author">
        <w:r w:rsidRPr="008E4E18" w:rsidDel="00496286">
          <w:rPr>
            <w:rFonts w:ascii="inherit" w:eastAsia="Times New Roman" w:hAnsi="inherit" w:cs="Times New Roman"/>
            <w:color w:val="000000"/>
            <w:sz w:val="24"/>
            <w:szCs w:val="24"/>
            <w:lang w:eastAsia="en-GB"/>
          </w:rPr>
          <w:delTex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delText>
        </w:r>
      </w:del>
    </w:p>
    <w:p w14:paraId="2370E922" w14:textId="1CDF4720" w:rsidR="008E4E18" w:rsidRPr="008E4E18" w:rsidDel="00496286" w:rsidRDefault="008E4E18" w:rsidP="008E4E18">
      <w:pPr>
        <w:shd w:val="clear" w:color="auto" w:fill="FFFFFF"/>
        <w:spacing w:before="120" w:after="0" w:line="240" w:lineRule="auto"/>
        <w:jc w:val="both"/>
        <w:rPr>
          <w:del w:id="17" w:author="Author"/>
          <w:rFonts w:ascii="inherit" w:eastAsia="Times New Roman" w:hAnsi="inherit" w:cs="Times New Roman"/>
          <w:color w:val="000000"/>
          <w:sz w:val="24"/>
          <w:szCs w:val="24"/>
          <w:lang w:eastAsia="en-GB"/>
        </w:rPr>
      </w:pPr>
      <w:del w:id="18" w:author="Author">
        <w:r w:rsidRPr="008E4E18" w:rsidDel="00496286">
          <w:rPr>
            <w:rFonts w:ascii="inherit" w:eastAsia="Times New Roman" w:hAnsi="inherit" w:cs="Times New Roman"/>
            <w:color w:val="000000"/>
            <w:sz w:val="24"/>
            <w:szCs w:val="24"/>
            <w:lang w:eastAsia="en-GB"/>
          </w:rPr>
          <w:delText>6.   The threshold set in paragraph 5 shall either be specified by the transmission-connected demand facility owner for its facility, or by the transmission-connected distribution system operator for its network.</w:delText>
        </w:r>
      </w:del>
    </w:p>
    <w:p w14:paraId="3DAC71BA" w14:textId="11A003FF" w:rsidR="008E4E18" w:rsidRPr="008E4E18" w:rsidDel="00496286" w:rsidRDefault="008E4E18" w:rsidP="008E4E18">
      <w:pPr>
        <w:shd w:val="clear" w:color="auto" w:fill="FFFFFF"/>
        <w:spacing w:before="120" w:after="0" w:line="240" w:lineRule="auto"/>
        <w:jc w:val="both"/>
        <w:rPr>
          <w:del w:id="19" w:author="Author"/>
          <w:rFonts w:ascii="inherit" w:eastAsia="Times New Roman" w:hAnsi="inherit" w:cs="Times New Roman"/>
          <w:color w:val="000000"/>
          <w:sz w:val="24"/>
          <w:szCs w:val="24"/>
          <w:lang w:eastAsia="en-GB"/>
        </w:rPr>
      </w:pPr>
      <w:del w:id="20" w:author="Author">
        <w:r w:rsidRPr="008E4E18" w:rsidDel="00496286">
          <w:rPr>
            <w:rFonts w:ascii="inherit" w:eastAsia="Times New Roman" w:hAnsi="inherit" w:cs="Times New Roman"/>
            <w:color w:val="000000"/>
            <w:sz w:val="24"/>
            <w:szCs w:val="24"/>
            <w:lang w:eastAsia="en-GB"/>
          </w:rPr>
          <w:delTex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delText>
        </w:r>
      </w:del>
    </w:p>
    <w:p w14:paraId="1B93C523" w14:textId="5D7581D5" w:rsidR="008E4E18" w:rsidRPr="008E4E18" w:rsidDel="00496286" w:rsidRDefault="008E4E18" w:rsidP="008E4E18">
      <w:pPr>
        <w:shd w:val="clear" w:color="auto" w:fill="FFFFFF"/>
        <w:spacing w:before="120" w:after="0" w:line="240" w:lineRule="auto"/>
        <w:jc w:val="both"/>
        <w:rPr>
          <w:del w:id="21" w:author="Author"/>
          <w:rFonts w:ascii="inherit" w:eastAsia="Times New Roman" w:hAnsi="inherit" w:cs="Times New Roman"/>
          <w:color w:val="000000"/>
          <w:sz w:val="24"/>
          <w:szCs w:val="24"/>
          <w:lang w:eastAsia="en-GB"/>
        </w:rPr>
      </w:pPr>
      <w:del w:id="22" w:author="Author">
        <w:r w:rsidRPr="008E4E18" w:rsidDel="00496286">
          <w:rPr>
            <w:rFonts w:ascii="inherit" w:eastAsia="Times New Roman" w:hAnsi="inherit" w:cs="Times New Roman"/>
            <w:color w:val="000000"/>
            <w:sz w:val="24"/>
            <w:szCs w:val="24"/>
            <w:lang w:eastAsia="en-GB"/>
          </w:rPr>
          <w:delTex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delText>
        </w:r>
      </w:del>
    </w:p>
    <w:p w14:paraId="0EFE9E05" w14:textId="415682C0" w:rsidR="008E4E18" w:rsidRPr="008E4E18" w:rsidDel="00496286" w:rsidRDefault="008E4E18" w:rsidP="008E4E18">
      <w:pPr>
        <w:shd w:val="clear" w:color="auto" w:fill="FFFFFF"/>
        <w:spacing w:before="120" w:after="0" w:line="240" w:lineRule="auto"/>
        <w:jc w:val="both"/>
        <w:rPr>
          <w:del w:id="23" w:author="Author"/>
          <w:rFonts w:ascii="inherit" w:eastAsia="Times New Roman" w:hAnsi="inherit" w:cs="Times New Roman"/>
          <w:color w:val="000000"/>
          <w:sz w:val="24"/>
          <w:szCs w:val="24"/>
          <w:lang w:eastAsia="en-GB"/>
        </w:rPr>
      </w:pPr>
      <w:del w:id="24" w:author="Author">
        <w:r w:rsidRPr="008E4E18" w:rsidDel="00496286">
          <w:rPr>
            <w:rFonts w:ascii="inherit" w:eastAsia="Times New Roman" w:hAnsi="inherit" w:cs="Times New Roman"/>
            <w:color w:val="000000"/>
            <w:sz w:val="24"/>
            <w:szCs w:val="24"/>
            <w:lang w:eastAsia="en-GB"/>
          </w:rPr>
          <w:delTex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delText>
        </w:r>
      </w:del>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8E4E18">
        <w:rPr>
          <w:rFonts w:ascii="inherit" w:eastAsia="Times New Roman" w:hAnsi="inherit" w:cs="Times New Roman"/>
          <w:color w:val="000000"/>
          <w:sz w:val="24"/>
          <w:szCs w:val="24"/>
          <w:lang w:eastAsia="en-GB"/>
        </w:rPr>
        <w:t>period of time</w:t>
      </w:r>
      <w:proofErr w:type="gramEnd"/>
      <w:r w:rsidRPr="008E4E18">
        <w:rPr>
          <w:rFonts w:ascii="inherit" w:eastAsia="Times New Roman" w:hAnsi="inherit" w:cs="Times New Roman"/>
          <w:color w:val="000000"/>
          <w:sz w:val="24"/>
          <w:szCs w:val="24"/>
          <w:lang w:eastAsia="en-GB"/>
        </w:rPr>
        <w:t>.</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w:t>
      </w:r>
      <w:proofErr w:type="gramStart"/>
      <w:r w:rsidRPr="008E4E18">
        <w:rPr>
          <w:rFonts w:ascii="inherit" w:eastAsia="Times New Roman" w:hAnsi="inherit" w:cs="Times New Roman"/>
          <w:color w:val="000000"/>
          <w:sz w:val="24"/>
          <w:szCs w:val="24"/>
          <w:lang w:eastAsia="en-GB"/>
        </w:rPr>
        <w:t>time frame</w:t>
      </w:r>
      <w:proofErr w:type="gramEnd"/>
      <w:r w:rsidRPr="008E4E18">
        <w:rPr>
          <w:rFonts w:ascii="inherit" w:eastAsia="Times New Roman" w:hAnsi="inherit" w:cs="Times New Roman"/>
          <w:color w:val="000000"/>
          <w:sz w:val="24"/>
          <w:szCs w:val="24"/>
          <w:lang w:eastAsia="en-GB"/>
        </w:rPr>
        <w:t>,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longer </w:t>
      </w:r>
      <w:proofErr w:type="gramStart"/>
      <w:r w:rsidRPr="008E4E18">
        <w:rPr>
          <w:rFonts w:ascii="inherit" w:eastAsia="Times New Roman" w:hAnsi="inherit" w:cs="Times New Roman"/>
          <w:color w:val="000000"/>
          <w:sz w:val="24"/>
          <w:szCs w:val="24"/>
          <w:lang w:eastAsia="en-GB"/>
        </w:rPr>
        <w:t>time period</w:t>
      </w:r>
      <w:proofErr w:type="gramEnd"/>
      <w:r w:rsidRPr="008E4E18">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FON </w:t>
      </w:r>
      <w:proofErr w:type="gramStart"/>
      <w:r w:rsidRPr="008E4E18">
        <w:rPr>
          <w:rFonts w:ascii="inherit" w:eastAsia="Times New Roman" w:hAnsi="inherit" w:cs="Times New Roman"/>
          <w:color w:val="000000"/>
          <w:sz w:val="24"/>
          <w:szCs w:val="24"/>
          <w:lang w:eastAsia="en-GB"/>
        </w:rPr>
        <w:t>shall be suspended</w:t>
      </w:r>
      <w:proofErr w:type="gramEnd"/>
      <w:r w:rsidRPr="008E4E18">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With regard to this withstand capability, the value of rate-of-change-of-frequency shall be calculated over a 500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w:t>
            </w:r>
            <w:proofErr w:type="gramStart"/>
            <w:r w:rsidRPr="008E4E18">
              <w:rPr>
                <w:rFonts w:ascii="inherit" w:eastAsia="Times New Roman" w:hAnsi="inherit" w:cs="Times New Roman"/>
                <w:sz w:val="24"/>
                <w:szCs w:val="24"/>
                <w:lang w:eastAsia="en-GB"/>
              </w:rPr>
              <w:t>time frame</w:t>
            </w:r>
            <w:proofErr w:type="gramEnd"/>
            <w:r w:rsidRPr="008E4E18">
              <w:rPr>
                <w:rFonts w:ascii="inherit" w:eastAsia="Times New Roman" w:hAnsi="inherit" w:cs="Times New Roman"/>
                <w:sz w:val="24"/>
                <w:szCs w:val="24"/>
                <w:lang w:eastAsia="en-GB"/>
              </w:rPr>
              <w:t>.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roofErr w:type="gramEnd"/>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requirements </w:t>
      </w:r>
      <w:proofErr w:type="gramStart"/>
      <w:r w:rsidRPr="008E4E18">
        <w:rPr>
          <w:rFonts w:ascii="inherit" w:eastAsia="Times New Roman" w:hAnsi="inherit" w:cs="Times New Roman"/>
          <w:color w:val="000000"/>
          <w:sz w:val="24"/>
          <w:szCs w:val="24"/>
          <w:lang w:eastAsia="en-GB"/>
        </w:rPr>
        <w:t>are specified</w:t>
      </w:r>
      <w:proofErr w:type="gramEnd"/>
      <w:r w:rsidRPr="008E4E18">
        <w:rPr>
          <w:rFonts w:ascii="inherit" w:eastAsia="Times New Roman" w:hAnsi="inherit" w:cs="Times New Roman"/>
          <w:color w:val="000000"/>
          <w:sz w:val="24"/>
          <w:szCs w:val="24"/>
          <w:lang w:eastAsia="en-GB"/>
        </w:rPr>
        <w:t xml:space="preserve">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roofErr w:type="gramEnd"/>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8E4E18">
        <w:rPr>
          <w:rFonts w:ascii="inherit" w:eastAsia="Times New Roman" w:hAnsi="inherit" w:cs="Times New Roman"/>
          <w:color w:val="000000"/>
          <w:sz w:val="24"/>
          <w:szCs w:val="24"/>
          <w:lang w:eastAsia="en-GB"/>
        </w:rPr>
        <w:t>as a result</w:t>
      </w:r>
      <w:proofErr w:type="gramEnd"/>
      <w:r w:rsidRPr="008E4E18">
        <w:rPr>
          <w:rFonts w:ascii="inherit" w:eastAsia="Times New Roman" w:hAnsi="inherit" w:cs="Times New Roman"/>
          <w:color w:val="000000"/>
          <w:sz w:val="24"/>
          <w:szCs w:val="24"/>
          <w:lang w:eastAsia="en-GB"/>
        </w:rPr>
        <w:t xml:space="preserve">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roofErr w:type="gramEnd"/>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w:t>
      </w:r>
      <w:proofErr w:type="gramStart"/>
      <w:r w:rsidRPr="008E4E18">
        <w:rPr>
          <w:rFonts w:ascii="inherit" w:eastAsia="Times New Roman" w:hAnsi="inherit" w:cs="Times New Roman"/>
          <w:color w:val="000000"/>
          <w:sz w:val="24"/>
          <w:szCs w:val="24"/>
          <w:lang w:eastAsia="en-GB"/>
        </w:rPr>
        <w:t>shall, in coordination with the relevant TSO and any affected adjacent DSO, assess</w:t>
      </w:r>
      <w:proofErr w:type="gramEnd"/>
      <w:r w:rsidRPr="008E4E18">
        <w:rPr>
          <w:rFonts w:ascii="inherit" w:eastAsia="Times New Roman" w:hAnsi="inherit" w:cs="Times New Roman"/>
          <w:color w:val="000000"/>
          <w:sz w:val="24"/>
          <w:szCs w:val="24"/>
          <w:lang w:eastAsia="en-GB"/>
        </w:rPr>
        <w:t xml:space="preserve">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w:t>
      </w:r>
      <w:proofErr w:type="gramEnd"/>
      <w:r w:rsidRPr="008E4E18">
        <w:rPr>
          <w:rFonts w:ascii="inherit" w:eastAsia="Times New Roman" w:hAnsi="inherit" w:cs="Times New Roman"/>
          <w:color w:val="000000"/>
          <w:sz w:val="24"/>
          <w:szCs w:val="24"/>
          <w:lang w:eastAsia="en-GB"/>
        </w:rPr>
        <w:t xml:space="preserve">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BC123C"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BC123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5"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6"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BC123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8"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BC123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0"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BC123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2"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BC123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4"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BC123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6"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BC123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8"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BC123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BC123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roofErr w:type="gramEnd"/>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roofErr w:type="gramEnd"/>
    </w:p>
    <w:p w14:paraId="7CC47AE9" w14:textId="77777777" w:rsidR="008E4E18" w:rsidRPr="008E4E18" w:rsidRDefault="00BC123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BC123C"/>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1B0BEF"/>
    <w:rsid w:val="002E434B"/>
    <w:rsid w:val="003E5A92"/>
    <w:rsid w:val="00496286"/>
    <w:rsid w:val="00513EE3"/>
    <w:rsid w:val="00617F47"/>
    <w:rsid w:val="0062733B"/>
    <w:rsid w:val="006716CD"/>
    <w:rsid w:val="00820E13"/>
    <w:rsid w:val="008E4E18"/>
    <w:rsid w:val="00BC123C"/>
    <w:rsid w:val="00CF3C5C"/>
    <w:rsid w:val="00D71BA8"/>
    <w:rsid w:val="00E071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4962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CELEX:32016R1388&amp;from=EN" TargetMode="External"/><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6:112:TOC" TargetMode="External"/><Relationship Id="rId3" Type="http://schemas.openxmlformats.org/officeDocument/2006/relationships/customXml" Target="../customXml/item3.xml"/><Relationship Id="rId21" Type="http://schemas.openxmlformats.org/officeDocument/2006/relationships/hyperlink" Target="https://eur-lex.europa.eu/legal-content/EN/TXT/HTML/?uri=CELEX:32016R1388&amp;from=EN" TargetMode="Externa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2" Type="http://schemas.openxmlformats.org/officeDocument/2006/relationships/customXml" Target="../customXml/item2.xml"/><Relationship Id="rId16" Type="http://schemas.openxmlformats.org/officeDocument/2006/relationships/hyperlink" Target="https://eur-lex.europa.eu/legal-content/EN/AUTO/?uri=OJ:L:2009:211:TOC" TargetMode="External"/><Relationship Id="rId20" Type="http://schemas.openxmlformats.org/officeDocument/2006/relationships/hyperlink" Target="https://eur-lex.europa.eu/legal-content/EN/AUTO/?uri=OJ:L:1998:204:T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5:197:TOC" TargetMode="External"/><Relationship Id="rId5" Type="http://schemas.openxmlformats.org/officeDocument/2006/relationships/styles" Target="style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4" Type="http://schemas.openxmlformats.org/officeDocument/2006/relationships/numbering" Target="numbering.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2012:315: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DB32E4E-ADEF-4882-B974-5A6FABEF4AC8}"/>
</file>

<file path=customXml/itemProps2.xml><?xml version="1.0" encoding="utf-8"?>
<ds:datastoreItem xmlns:ds="http://schemas.openxmlformats.org/officeDocument/2006/customXml" ds:itemID="{AEA46812-F6F9-45EE-9A46-59BF46F3EC19}"/>
</file>

<file path=customXml/itemProps3.xml><?xml version="1.0" encoding="utf-8"?>
<ds:datastoreItem xmlns:ds="http://schemas.openxmlformats.org/officeDocument/2006/customXml" ds:itemID="{627FB874-9A1B-4F8B-A56F-4CC6DDC51D35}"/>
</file>

<file path=docProps/app.xml><?xml version="1.0" encoding="utf-8"?>
<Properties xmlns="http://schemas.openxmlformats.org/officeDocument/2006/extended-properties" xmlns:vt="http://schemas.openxmlformats.org/officeDocument/2006/docPropsVTypes">
  <Template>Normal</Template>
  <TotalTime>0</TotalTime>
  <Pages>50</Pages>
  <Words>21353</Words>
  <Characters>121714</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2022-11-28T14:02:00Z</dcterms:created>
  <dcterms:modified xsi:type="dcterms:W3CDTF">2022-11-28T14:02:00Z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